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7CDD5F47" w14:textId="17BD9D34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295F02">
        <w:rPr>
          <w:rFonts w:ascii="Cambria" w:hAnsi="Cambria" w:cs="Arial"/>
          <w:b/>
          <w:bCs/>
          <w:sz w:val="22"/>
          <w:szCs w:val="22"/>
        </w:rPr>
        <w:t>5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4065EA62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</w:t>
      </w:r>
      <w:r w:rsidR="00E0464F">
        <w:rPr>
          <w:rFonts w:ascii="Cambria" w:hAnsi="Cambria" w:cs="Arial"/>
          <w:bCs/>
          <w:sz w:val="22"/>
          <w:szCs w:val="22"/>
        </w:rPr>
        <w:t> </w:t>
      </w:r>
      <w:bookmarkStart w:id="17" w:name="_GoBack"/>
      <w:bookmarkEnd w:id="17"/>
      <w:r>
        <w:rPr>
          <w:rFonts w:ascii="Cambria" w:hAnsi="Cambria" w:cs="Arial"/>
          <w:bCs/>
          <w:sz w:val="22"/>
          <w:szCs w:val="22"/>
        </w:rPr>
        <w:t>__________________________________ oświadczam, że ww. podmiot trzeci zobowiązuje się, na zasadzie art. 118 ustawy z dnia 11 września 2019 r. Prawo zamówień publicznych (</w:t>
      </w:r>
      <w:r w:rsidR="00295F02" w:rsidRPr="00295F02">
        <w:rPr>
          <w:rFonts w:ascii="Cambria" w:hAnsi="Cambria" w:cs="Arial"/>
          <w:bCs/>
          <w:sz w:val="22"/>
          <w:szCs w:val="22"/>
        </w:rPr>
        <w:t>tekst jedn.: Dz. U. z 2023 r. poz. 1605 ze zm.)</w:t>
      </w:r>
      <w:r w:rsidR="00295F02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udostępnić wykonawcy przystępującemu do postępowania w sprawie zamówienia publicznego prowadzonego w trybie przetargu nieograniczonego na </w:t>
      </w:r>
      <w:r w:rsidR="00E0464F" w:rsidRPr="00E0464F">
        <w:rPr>
          <w:rFonts w:ascii="Cambria" w:hAnsi="Cambria" w:cs="Arial"/>
          <w:b/>
          <w:bCs/>
          <w:sz w:val="22"/>
          <w:szCs w:val="22"/>
        </w:rPr>
        <w:t xml:space="preserve">„Sporządzenie dokumentacji projektowo-kosztorysowej dla budowy punktu czerpania wody w leśnictwie </w:t>
      </w:r>
      <w:proofErr w:type="spellStart"/>
      <w:r w:rsidR="00E0464F" w:rsidRPr="00E0464F">
        <w:rPr>
          <w:rFonts w:ascii="Cambria" w:hAnsi="Cambria" w:cs="Arial"/>
          <w:b/>
          <w:bCs/>
          <w:sz w:val="22"/>
          <w:szCs w:val="22"/>
        </w:rPr>
        <w:t>Janiagóra</w:t>
      </w:r>
      <w:proofErr w:type="spellEnd"/>
      <w:r w:rsidR="00E0464F" w:rsidRPr="00E0464F">
        <w:rPr>
          <w:rFonts w:ascii="Cambria" w:hAnsi="Cambria" w:cs="Arial"/>
          <w:b/>
          <w:bCs/>
          <w:sz w:val="22"/>
          <w:szCs w:val="22"/>
        </w:rPr>
        <w:t>”</w:t>
      </w:r>
      <w:r w:rsidR="00E0464F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(dalej: 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775D0B46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(dalej: 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41D92A24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Ww. podmiot trzeci, na zdolnościach którego wykonawca polega w odniesieniu do warunków udziału w postępowaniu dotyczących wykształcenia, kwalifikacji zawodowych lub doświadczenia, zrealizuje </w:t>
      </w:r>
      <w:del w:id="18" w:author="Michał Stec" w:date="2024-06-30T17:59:00Z">
        <w:r w:rsidDel="00663FBB">
          <w:rPr>
            <w:rFonts w:ascii="Cambria" w:hAnsi="Cambria" w:cs="Arial"/>
            <w:bCs/>
            <w:sz w:val="22"/>
            <w:szCs w:val="22"/>
          </w:rPr>
          <w:delText>usługi</w:delText>
        </w:r>
      </w:del>
      <w:ins w:id="19" w:author="Michał Stec" w:date="2024-06-30T17:59:00Z">
        <w:r w:rsidR="00663FBB">
          <w:rPr>
            <w:rFonts w:ascii="Cambria" w:hAnsi="Cambria" w:cs="Arial"/>
            <w:bCs/>
            <w:sz w:val="22"/>
            <w:szCs w:val="22"/>
          </w:rPr>
          <w:t>dostawy</w:t>
        </w:r>
      </w:ins>
      <w:r>
        <w:rPr>
          <w:rFonts w:ascii="Cambria" w:hAnsi="Cambria" w:cs="Arial"/>
          <w:bCs/>
          <w:sz w:val="22"/>
          <w:szCs w:val="22"/>
        </w:rPr>
        <w:t>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default" r:id="rId7"/>
      <w:footerReference w:type="default" r:id="rId8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C8DD55" w14:textId="77777777" w:rsidR="00636128" w:rsidRDefault="00636128">
      <w:r>
        <w:separator/>
      </w:r>
    </w:p>
  </w:endnote>
  <w:endnote w:type="continuationSeparator" w:id="0">
    <w:p w14:paraId="3B53C7F6" w14:textId="77777777" w:rsidR="00636128" w:rsidRDefault="006361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114CB8" w14:textId="77777777" w:rsidR="0056029C" w:rsidRDefault="0056029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B427F6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CCB017" w14:textId="77777777" w:rsidR="00636128" w:rsidRDefault="00636128">
      <w:r>
        <w:separator/>
      </w:r>
    </w:p>
  </w:footnote>
  <w:footnote w:type="continuationSeparator" w:id="0">
    <w:p w14:paraId="2E4DD11F" w14:textId="77777777" w:rsidR="00636128" w:rsidRDefault="006361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207B03" w14:textId="77777777" w:rsidR="00E0464F" w:rsidRPr="00E0464F" w:rsidRDefault="00E0464F" w:rsidP="00E0464F">
    <w:pPr>
      <w:tabs>
        <w:tab w:val="center" w:pos="4536"/>
        <w:tab w:val="right" w:pos="9072"/>
      </w:tabs>
      <w:suppressAutoHyphens w:val="0"/>
      <w:rPr>
        <w:rFonts w:asciiTheme="minorHAnsi" w:eastAsiaTheme="minorHAnsi" w:hAnsiTheme="minorHAnsi" w:cstheme="minorBidi"/>
        <w:sz w:val="22"/>
        <w:szCs w:val="22"/>
        <w:lang w:eastAsia="en-US"/>
      </w:rPr>
    </w:pPr>
    <w:r w:rsidRPr="00E0464F">
      <w:rPr>
        <w:rFonts w:asciiTheme="minorHAnsi" w:eastAsiaTheme="minorHAnsi" w:hAnsiTheme="minorHAnsi" w:cstheme="minorBidi"/>
        <w:sz w:val="22"/>
        <w:szCs w:val="22"/>
        <w:lang w:eastAsia="en-US"/>
      </w:rPr>
      <w:t xml:space="preserve">Znak </w:t>
    </w:r>
    <w:proofErr w:type="spellStart"/>
    <w:r w:rsidRPr="00E0464F">
      <w:rPr>
        <w:rFonts w:asciiTheme="minorHAnsi" w:eastAsiaTheme="minorHAnsi" w:hAnsiTheme="minorHAnsi" w:cstheme="minorBidi"/>
        <w:sz w:val="22"/>
        <w:szCs w:val="22"/>
        <w:lang w:eastAsia="en-US"/>
      </w:rPr>
      <w:t>spr</w:t>
    </w:r>
    <w:proofErr w:type="spellEnd"/>
    <w:r w:rsidRPr="00E0464F">
      <w:rPr>
        <w:rFonts w:asciiTheme="minorHAnsi" w:eastAsiaTheme="minorHAnsi" w:hAnsiTheme="minorHAnsi" w:cstheme="minorBidi"/>
        <w:sz w:val="22"/>
        <w:szCs w:val="22"/>
        <w:lang w:eastAsia="en-US"/>
      </w:rPr>
      <w:t>. ZG.270.1.1.2025</w:t>
    </w:r>
  </w:p>
  <w:p w14:paraId="32AA133A" w14:textId="102D68F7" w:rsidR="00E0464F" w:rsidRPr="00E0464F" w:rsidRDefault="00E0464F" w:rsidP="00E0464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Michał Stec">
    <w15:presenceInfo w15:providerId="Windows Live" w15:userId="1f1b2b823472110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2FE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5F02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76595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0C37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37447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36128"/>
    <w:rsid w:val="00643E5C"/>
    <w:rsid w:val="00643EBA"/>
    <w:rsid w:val="00644329"/>
    <w:rsid w:val="006544C9"/>
    <w:rsid w:val="00663C1A"/>
    <w:rsid w:val="00663FBB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163E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0D67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27F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1D47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0761"/>
    <w:rsid w:val="00D01B7C"/>
    <w:rsid w:val="00D052C2"/>
    <w:rsid w:val="00D10335"/>
    <w:rsid w:val="00D10384"/>
    <w:rsid w:val="00D10707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464F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A72FD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736</Words>
  <Characters>4422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aneta.malolepsza;"Alicja Kaczyńska"</dc:creator>
  <cp:keywords/>
  <dc:description/>
  <cp:lastModifiedBy>1221 N.Zamrzenica Alicja Kaczyńska</cp:lastModifiedBy>
  <cp:revision>2</cp:revision>
  <cp:lastPrinted>2017-05-23T10:32:00Z</cp:lastPrinted>
  <dcterms:created xsi:type="dcterms:W3CDTF">2025-07-08T13:32:00Z</dcterms:created>
  <dcterms:modified xsi:type="dcterms:W3CDTF">2025-07-08T13:32:00Z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